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453" w:rsidRPr="002F06B8" w:rsidRDefault="00A05453" w:rsidP="00A05453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</w:pPr>
      <w:r w:rsidRPr="002F06B8">
        <w:rPr>
          <w:rFonts w:ascii="Times New Roman" w:eastAsia="Times New Roman" w:hAnsi="Times New Roman" w:cs="Times New Roman"/>
          <w:b/>
          <w:bCs/>
          <w:color w:val="1E2120"/>
          <w:sz w:val="28"/>
          <w:szCs w:val="39"/>
          <w:lang w:eastAsia="ru-RU"/>
        </w:rPr>
        <w:t>Должностная инструкция бухгалтера школы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  <w:bookmarkStart w:id="0" w:name="_GoBack"/>
      <w:bookmarkEnd w:id="0"/>
    </w:p>
    <w:p w:rsidR="00A05453" w:rsidRPr="00A05453" w:rsidRDefault="00A05453" w:rsidP="00A05453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A05453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1. Общие положения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1.1. Настоящая </w:t>
      </w:r>
      <w:r w:rsidRPr="00A05453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должностная инструкция бухгалтера школы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разработана на основе </w:t>
      </w:r>
      <w:r w:rsidRPr="00A05453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Профессионального стандарта 08.002 "Бухгалтер"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утвержденного приказом Министерства труда и социальной защиты Российской Федерации от 21 февраля 2019 г № 103н, с учетом Федерального Закона №273-ФЗ от 29.12.2012г «Об образовании в Российской Федерации» в редакции от 25 июня 2022 года, СП 2.4.3648-20 «Санитарно-эпидемиологические требования к организациям воспитания и обучения, отдыха и оздоровления детей и молодежи»,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1.2. Данная </w:t>
      </w:r>
      <w:r w:rsidRPr="00A05453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 xml:space="preserve">должностная инструкция бухгалтера в школе по </w:t>
      </w:r>
      <w:proofErr w:type="spellStart"/>
      <w:r w:rsidRPr="00A05453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профстандарту</w:t>
      </w:r>
      <w:proofErr w:type="spellEnd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определяет трудовые функции и должностные обязанности, права и ответственность, а также взаимоотношения в коллективе сотрудника, занимающего в общеобразовательной организации должность бухгалтера.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1.3. </w:t>
      </w:r>
      <w:ins w:id="1" w:author="Unknown">
        <w:r w:rsidRPr="00A05453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На должность бухгалтера общеобразовательной организации может назначаться лицо:</w:t>
        </w:r>
      </w:ins>
    </w:p>
    <w:p w:rsidR="00A05453" w:rsidRPr="00A05453" w:rsidRDefault="00A05453" w:rsidP="00A05453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имеющее среднее профессиональное образование - программы подготовки специалистов среднего звена или среднее профессиональное образование (непрофильное) - программы подготовки специалистов среднего звена и дополнительное профессиональное образование - программы профессиональной переподготовки;</w:t>
      </w:r>
    </w:p>
    <w:p w:rsidR="00A05453" w:rsidRPr="00A05453" w:rsidRDefault="00A05453" w:rsidP="00A05453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имеющее опыт работы в должности с более низкой (предшествующей) категорией не менее одного года (для должностей с категорией);</w:t>
      </w:r>
    </w:p>
    <w:p w:rsidR="00A05453" w:rsidRPr="00A05453" w:rsidRDefault="00A05453" w:rsidP="00A05453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A05453" w:rsidRPr="00A05453" w:rsidRDefault="00A05453" w:rsidP="00A05453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имеющее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A05453" w:rsidRPr="00A05453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1.4. Бухгалтер относится к категории специалистов, назначается и освобождается от должности директором школы по согласованию с главным бухгалтером общеобразовательной организации. Находится в подчинении у главного бухгалтера общеобразовательной организации.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1.5. На период отпуска и временной нетрудоспособности бухгалтера его должностные обязанности могут быть возложены на других сотрудников школьной бухгалтерии. Временное выполнение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1.6. В своей деятельности бухгалтер школы руководствуется должностной инструкцией, разработанной по </w:t>
      </w:r>
      <w:proofErr w:type="spellStart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Конституцией Российской Федерации и положениями Федерального Закона «Об образовании в Российской Федерации», законом «О бухгалтерском учёте», решениями Правительства Российской Федерации и органов управления образования всех уровней по вопросам организации бухгалтерского учета в общеобразовательных организациях.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Также, сотрудник руководствуется:</w:t>
      </w:r>
    </w:p>
    <w:p w:rsidR="00A05453" w:rsidRPr="00A05453" w:rsidRDefault="00A05453" w:rsidP="00A05453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нормами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A05453" w:rsidRPr="00A05453" w:rsidRDefault="00A05453" w:rsidP="00A05453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административным, трудовым и хозяйственным законодательством Российской Федерации;</w:t>
      </w:r>
    </w:p>
    <w:p w:rsidR="00A05453" w:rsidRPr="00A05453" w:rsidRDefault="00A05453" w:rsidP="00A05453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правилами и нормами охраны труда и пожарной безопасности;</w:t>
      </w:r>
    </w:p>
    <w:p w:rsidR="00A05453" w:rsidRPr="00A05453" w:rsidRDefault="00A05453" w:rsidP="00A05453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Уставом и локально-правовыми актами общеобразовательной организации;</w:t>
      </w:r>
    </w:p>
    <w:p w:rsidR="00A05453" w:rsidRPr="00A05453" w:rsidRDefault="002F06B8" w:rsidP="00A05453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hyperlink r:id="rId5" w:tgtFrame="_blank" w:history="1">
        <w:r w:rsidR="00A05453" w:rsidRPr="00A05453">
          <w:rPr>
            <w:rFonts w:ascii="Arial" w:eastAsia="Times New Roman" w:hAnsi="Arial" w:cs="Arial"/>
            <w:color w:val="047EB6"/>
            <w:sz w:val="27"/>
            <w:szCs w:val="27"/>
            <w:u w:val="single"/>
            <w:bdr w:val="none" w:sz="0" w:space="0" w:color="auto" w:frame="1"/>
            <w:lang w:eastAsia="ru-RU"/>
          </w:rPr>
          <w:t>инструкцией по охране труда для бухгалтера школы</w:t>
        </w:r>
      </w:hyperlink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1.7. </w:t>
      </w:r>
      <w:ins w:id="2" w:author="Unknown">
        <w:r w:rsidRPr="00A05453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Бухгалтеру школы необходимо знать:</w:t>
        </w:r>
      </w:ins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законодательство о бухгалтерском учете, архивном деле, налогах и сборах, социальном и медицинском страховании, пенсионном обеспечении, гражданское, трудовое, таможенное законодательство Российской Федерации;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законодательные акты, положения, постановления, инструкции, руководящие, методические и нормативные материалы по подготовке бухгалтерского учета имущества, обязательств, хозяйственных операций и составлению отчетности;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формы и методы бухгалтерского учета в общеобразовательном учреждении;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организацию документооборота по требуемым участкам бухгалтерского учета;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практику применения законодательства Российской Федерации по вопросам оформления первичных учетных документов, денежного измерения объектов бухгалтерского учета, бухгалтерскому учету;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внутренние организационно-распорядительные документы общеобразовательной организации, регламентирующие порядок составления, хранения и передачи в архив первичных учетных документов, а также документы, регламентирующие стоимостное измерение объектов бухгалтерского учета, а также оплату труда;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внутренние организационно-распорядительные документы школы, регламентирующие особенности группировки информации, содержащейся в первичных учетных документах, хранения документов и защиты информации в общеобразовательной организации;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документального оформления и отражения на счетах бухгалтерского учета операций, которые связанны с движением основных средств, материальных ценностей и денежных средств;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порядок составления сводных учетных документов в целях осуществления контроля и упорядочения обработки данных о фактах хозяйственной жизни школы;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компьютерные программы для ведения бухгалтерского учета;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экономику и организацию деятельности и управления в школе;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компьютерные программы для ведения бухгалтерского учета;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внутреннего трудового распорядка общеобразовательного учреждения;</w:t>
      </w:r>
    </w:p>
    <w:p w:rsidR="00A05453" w:rsidRPr="00A05453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и нормы охраны труда, пожарной безопасности, порядок действий при возникновении пожара или иной ЧС и эвакуации.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1.8. </w:t>
      </w:r>
      <w:ins w:id="3" w:author="Unknown">
        <w:r w:rsidRPr="00A05453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Бухгалтер школы должен уметь:</w:t>
        </w:r>
      </w:ins>
    </w:p>
    <w:p w:rsidR="00A05453" w:rsidRPr="00A05453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составлять (оформлять) первичные учетные документы, в том числе электронные документы;</w:t>
      </w:r>
    </w:p>
    <w:p w:rsidR="00A05453" w:rsidRPr="00A05453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осуществлять комплексную проверку первичных учетных документов;</w:t>
      </w:r>
    </w:p>
    <w:p w:rsidR="00A05453" w:rsidRPr="00A05453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пользоваться компьютерными программами для ведения бухгалтерского учета, информационными и справочно-правовыми системами, оргтехникой;</w:t>
      </w:r>
    </w:p>
    <w:p w:rsidR="00A05453" w:rsidRPr="00A05453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обеспечивать сохранность первичных учетных документов, а также регистров бухгалтерского учета до передачи их в архив;</w:t>
      </w:r>
    </w:p>
    <w:p w:rsidR="00A05453" w:rsidRPr="00A05453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вести регистрацию и накопление данных посредством двойной записи, по простой системе;</w:t>
      </w:r>
    </w:p>
    <w:p w:rsidR="00A05453" w:rsidRPr="00A05453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применять правила стоимостного измерения объектов бухгалтерского учета, способы начисления амортизации, принятые в учетной политике школы;</w:t>
      </w:r>
    </w:p>
    <w:p w:rsidR="00A05453" w:rsidRPr="00A05453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составлять бухгалтерские записи в соответствии с рабочим планом счетов общеобразовательной организации;</w:t>
      </w:r>
    </w:p>
    <w:p w:rsidR="00A05453" w:rsidRPr="00A05453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составлять отчетные калькуляции, производить расчеты заработной платы, пособий и иных выплат работникам школы;</w:t>
      </w:r>
    </w:p>
    <w:p w:rsidR="00A05453" w:rsidRPr="00A05453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сопоставлять данные аналитического учета с оборотами и остатками по счетам синтетического учета на последний календарный день каждого месяца;</w:t>
      </w:r>
    </w:p>
    <w:p w:rsidR="00A05453" w:rsidRPr="00A05453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готовить справки, ответы на запросы, содержащие информацию, формируемую в системе бухгалтерского учета;</w:t>
      </w:r>
    </w:p>
    <w:p w:rsidR="00A05453" w:rsidRPr="00A05453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исправлять ошибки, допущенные при ведении бухгалтерского учета, в соответствии с установленными правилами.</w:t>
      </w:r>
    </w:p>
    <w:p w:rsidR="00A05453" w:rsidRPr="00A05453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1.9. Бухгалтер школы должен знать и соблюдать свою должностную инструкцию, составленную в соответствии с </w:t>
      </w:r>
      <w:proofErr w:type="spellStart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профстандартом</w:t>
      </w:r>
      <w:proofErr w:type="spellEnd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установленные правила и требования охраны труда и пожарной безопасности, правила личной гигиены и гигиены труда в общеобразовательной организации.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1.10. Сотрудник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общеобразовательной организации.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inherit" w:eastAsia="Times New Roman" w:hAnsi="inherit" w:cs="Times New Roman"/>
          <w:color w:val="1E2120"/>
          <w:sz w:val="24"/>
          <w:szCs w:val="24"/>
          <w:lang w:eastAsia="ru-RU"/>
        </w:rPr>
      </w:pPr>
      <w:r w:rsidRPr="00A05453">
        <w:rPr>
          <w:rFonts w:ascii="Arial" w:eastAsia="Times New Roman" w:hAnsi="Arial" w:cs="Arial"/>
          <w:noProof/>
          <w:color w:val="047EB6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71500" cy="666750"/>
            <wp:effectExtent l="0" t="0" r="0" b="0"/>
            <wp:docPr id="8" name="Рисунок 8" descr="https://ohrana-tryda.com/magaz/school-profst50.pn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ohrana-tryda.com/magaz/school-profst50.pn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5453">
        <w:rPr>
          <w:rFonts w:ascii="inherit" w:eastAsia="Times New Roman" w:hAnsi="inherit" w:cs="Times New Roman"/>
          <w:color w:val="1E2120"/>
          <w:sz w:val="24"/>
          <w:szCs w:val="24"/>
          <w:lang w:eastAsia="ru-RU"/>
        </w:rPr>
        <w:br/>
      </w:r>
      <w:r w:rsidRPr="00A05453">
        <w:rPr>
          <w:rFonts w:ascii="inherit" w:eastAsia="Times New Roman" w:hAnsi="inherit" w:cs="Times New Roman"/>
          <w:b/>
          <w:bCs/>
          <w:color w:val="1E2120"/>
          <w:sz w:val="30"/>
          <w:szCs w:val="30"/>
          <w:bdr w:val="none" w:sz="0" w:space="0" w:color="auto" w:frame="1"/>
          <w:lang w:eastAsia="ru-RU"/>
        </w:rPr>
        <w:t>скачать: </w:t>
      </w:r>
      <w:hyperlink r:id="rId8" w:tgtFrame="_blank" w:history="1">
        <w:r w:rsidRPr="00A05453">
          <w:rPr>
            <w:rFonts w:ascii="Arial" w:eastAsia="Times New Roman" w:hAnsi="Arial" w:cs="Arial"/>
            <w:b/>
            <w:bCs/>
            <w:color w:val="047EB6"/>
            <w:sz w:val="30"/>
            <w:szCs w:val="30"/>
            <w:u w:val="single"/>
            <w:bdr w:val="none" w:sz="0" w:space="0" w:color="auto" w:frame="1"/>
            <w:lang w:eastAsia="ru-RU"/>
          </w:rPr>
          <w:t>Должностные инструкции для Школы (</w:t>
        </w:r>
        <w:proofErr w:type="spellStart"/>
        <w:r w:rsidRPr="00A05453">
          <w:rPr>
            <w:rFonts w:ascii="Arial" w:eastAsia="Times New Roman" w:hAnsi="Arial" w:cs="Arial"/>
            <w:b/>
            <w:bCs/>
            <w:color w:val="047EB6"/>
            <w:sz w:val="30"/>
            <w:szCs w:val="30"/>
            <w:u w:val="single"/>
            <w:bdr w:val="none" w:sz="0" w:space="0" w:color="auto" w:frame="1"/>
            <w:lang w:eastAsia="ru-RU"/>
          </w:rPr>
          <w:t>Профстандарт</w:t>
        </w:r>
        <w:proofErr w:type="spellEnd"/>
        <w:r w:rsidRPr="00A05453">
          <w:rPr>
            <w:rFonts w:ascii="Arial" w:eastAsia="Times New Roman" w:hAnsi="Arial" w:cs="Arial"/>
            <w:b/>
            <w:bCs/>
            <w:color w:val="047EB6"/>
            <w:sz w:val="30"/>
            <w:szCs w:val="30"/>
            <w:u w:val="single"/>
            <w:bdr w:val="none" w:sz="0" w:space="0" w:color="auto" w:frame="1"/>
            <w:lang w:eastAsia="ru-RU"/>
          </w:rPr>
          <w:t>)</w:t>
        </w:r>
      </w:hyperlink>
      <w:r w:rsidRPr="00A05453">
        <w:rPr>
          <w:rFonts w:ascii="inherit" w:eastAsia="Times New Roman" w:hAnsi="inherit" w:cs="Times New Roman"/>
          <w:color w:val="1E2120"/>
          <w:sz w:val="24"/>
          <w:szCs w:val="24"/>
          <w:lang w:eastAsia="ru-RU"/>
        </w:rPr>
        <w:br/>
      </w:r>
      <w:r w:rsidRPr="00A05453">
        <w:rPr>
          <w:rFonts w:ascii="inherit" w:eastAsia="Times New Roman" w:hAnsi="inherit" w:cs="Times New Roman"/>
          <w:color w:val="7E8611"/>
          <w:sz w:val="24"/>
          <w:szCs w:val="24"/>
          <w:lang w:eastAsia="ru-RU"/>
        </w:rPr>
        <w:t>51 инструкция поштучно и пакетом, обновление - 3 сентября 2021 года!</w:t>
      </w:r>
    </w:p>
    <w:p w:rsidR="00A05453" w:rsidRPr="00A05453" w:rsidRDefault="00A05453" w:rsidP="00A05453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A05453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2. Трудовые функции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Б</w:t>
      </w:r>
      <w:ins w:id="4" w:author="Unknown">
        <w:r w:rsidRPr="00A05453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ухгалтер школы выполняет следующие трудовые функции:</w:t>
        </w:r>
      </w:ins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2.1. </w:t>
      </w:r>
      <w:ins w:id="5" w:author="Unknown">
        <w:r w:rsidRPr="00A05453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Ведение бухгалтерского учета:</w:t>
        </w:r>
      </w:ins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2.1.1. Принятие к учету первичных учетных документов о фактах хозяйственной жизни общеобразовательного учреждения.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2.1.2. Денежное измерение объектов бухгалтерского учета, документального оформления и отображения на счетах бухгалтерского учета операций, связанных с движением денежных средств и материальных ценностей.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2.1.3. Итоговое обобщение фактов хозяйственной жизни.</w:t>
      </w:r>
    </w:p>
    <w:p w:rsidR="00A05453" w:rsidRPr="00A05453" w:rsidRDefault="00A05453" w:rsidP="00A05453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A05453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3. Должностные обязанности бухгалтера школы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Б</w:t>
      </w:r>
      <w:ins w:id="6" w:author="Unknown">
        <w:r w:rsidRPr="00A05453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ухгалтер исполняет следующие обязанности:</w:t>
        </w:r>
      </w:ins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3.1. </w:t>
      </w:r>
      <w:ins w:id="7" w:author="Unknown">
        <w:r w:rsidRPr="00A05453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принятия к учету первичных учетных документов о фактах хозяйственной жизни общеобразовательного учреждения:</w:t>
        </w:r>
      </w:ins>
    </w:p>
    <w:p w:rsidR="00A05453" w:rsidRPr="00A05453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прием и составление (оформление) первичных учетных документов о фактах хозяйственной жизни общеобразовательного учреждения;</w:t>
      </w:r>
    </w:p>
    <w:p w:rsidR="00A05453" w:rsidRPr="00A05453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ведет бухгалтерский учет имущества, обязательств и хозяйственных операций (учет основных средств, материальных ценностей, результатов хозяйственно-финансовой деятельности; расчеты с поставщиками за предоставленные услуги и т.п.).</w:t>
      </w:r>
    </w:p>
    <w:p w:rsidR="00A05453" w:rsidRPr="00A05453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выявляет случаи нарушения ответственными лицами графика документооборота и порядка представления в бухгалтерскую службу первичных учетных документов и информирует об этом директора школы;</w:t>
      </w:r>
    </w:p>
    <w:p w:rsidR="00A05453" w:rsidRPr="00A05453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проверку первичных учетных документов в отношении формы, полноты оформления, реквизитов;</w:t>
      </w:r>
    </w:p>
    <w:p w:rsidR="00A05453" w:rsidRPr="00A05453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 систематизацию первичных учетных документов текущего отчетного периода в соответствии с учетной политикой;</w:t>
      </w:r>
    </w:p>
    <w:p w:rsidR="00A05453" w:rsidRPr="00A05453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составляет на основе первичных учетных документов сводные учетные документы;</w:t>
      </w:r>
    </w:p>
    <w:p w:rsidR="00A05453" w:rsidRPr="00A05453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подготовку первичных учетных документов для передачи в архив;</w:t>
      </w:r>
    </w:p>
    <w:p w:rsidR="00A05453" w:rsidRPr="00A05453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изготавливает копии первичных учетных документов, в том числе в случае их изъятия уполномоченными органами в соответствии с законодательством Российской Федерации;</w:t>
      </w:r>
    </w:p>
    <w:p w:rsidR="00A05453" w:rsidRPr="00A05453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обеспечивает данными для проведения инвентаризации активов и обязательств общеобразовательного учреждения в соответствии с учетной политикой общеобразовательной организации.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3.2. </w:t>
      </w:r>
      <w:ins w:id="8" w:author="Unknown">
        <w:r w:rsidRPr="00A05453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денежного измерения объектов бухгалтерского учета, документального оформления и отображения на счетах бухгалтерского учета операций, связанных с движением денежных средств и материальных ценностей:</w:t>
        </w:r>
      </w:ins>
    </w:p>
    <w:p w:rsidR="00A05453" w:rsidRPr="00A05453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денежное измерение объектов бухгалтерского учета и соответствующие бухгалтерские записи;</w:t>
      </w:r>
    </w:p>
    <w:p w:rsidR="00A05453" w:rsidRPr="00A05453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регистрирует данные, содержащиеся в первичных учетных документах, в регистрах бухгалтерского учета;</w:t>
      </w:r>
    </w:p>
    <w:p w:rsidR="00A05453" w:rsidRPr="00A05453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сопоставляет результаты инвентаризации с данными регистров бухгалтерского учета и составляет сличительные ведомости;</w:t>
      </w:r>
    </w:p>
    <w:p w:rsidR="00A05453" w:rsidRPr="00A05453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отображает на счетах бухгалтерского учета операции, связанные с перемещением основных средств, материальных ценностей и денежных средств;</w:t>
      </w:r>
    </w:p>
    <w:p w:rsidR="00A05453" w:rsidRPr="00A05453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совершает начисление и перечисление налогов и сборов в бюджеты, страховых взносов в государственные внебюджетные социальные фонды, платежей в банковские учреждения, заработной платы сотрудников общеобразовательного учреждения, других выплат и платежей, а также отчисление средств на материальное стимулирование работников школы;</w:t>
      </w:r>
    </w:p>
    <w:p w:rsidR="00A05453" w:rsidRPr="00A05453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составляет отчетные калькуляции, выполняет работы по формированию, ведению и хранению базы данных бухгалтерской информации, вносит корректировку в информацию, используемую при обработке данных.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3.3. </w:t>
      </w:r>
      <w:ins w:id="9" w:author="Unknown">
        <w:r w:rsidRPr="00A05453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итогового обобщения фактов хозяйственной жизни школы:</w:t>
        </w:r>
      </w:ins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участвует в осуществлении инвентаризации денежных средств, материальных ценностей, расчетов и платежных обязательств;</w:t>
      </w:r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подсчет в регистрах бухгалтерского учета итогов и остатков по счетам синтетического и аналитического учета, закрытие оборотов по счетам бухгалтерского учета;</w:t>
      </w:r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составляет </w:t>
      </w:r>
      <w:proofErr w:type="spellStart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оборотно</w:t>
      </w:r>
      <w:proofErr w:type="spellEnd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-сальдовую ведомость и главную книгу;</w:t>
      </w:r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контроль тождества данных аналитического учета оборотам и остаткам по счетам синтетического учета;</w:t>
      </w:r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подготовку пояснений, подбор необходимых документов для проведения внутреннего контроля, муниципального финансового контроля, внутреннего и внешнего аудита, документальных ревизий, налоговых и иных проверок;</w:t>
      </w:r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предоставляет регистры бухгалтерского учета для их изъятия уполномоченными органами в соответствии с законодательством Российской Федерации;</w:t>
      </w:r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 систематизацию и комплектование регистров бухгалтерского учета за отчетный период;</w:t>
      </w:r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подготавливает сведения по соответствующим участкам бухгалтерского учета для составления отчетности, заботится о сохранности бухгалтерских документов, оформляет их в соответствии с установленным порядком для передачи в архив.</w:t>
      </w:r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изготавливает и предоставляет по требованию уполномоченных органов копии регистров бухгалтерского учета;</w:t>
      </w:r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отражает в бухгалтерском учете выявленные расхождения между фактическим наличием объектов и данными регистров бухгалтерского учета;</w:t>
      </w:r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анализирует состояние материальной базы школы, правильность использования, денежных и материальных средств.</w:t>
      </w:r>
    </w:p>
    <w:p w:rsidR="00A05453" w:rsidRPr="00A05453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принимает участие в проведении экономического анализа деятельности общеобразовательного учреждения по данным бухгалтерского учета и отчетности, в разработке и внедрении прогрессивных норм и методов бухгалтерского учета с применением компьютерной техники.</w:t>
      </w:r>
    </w:p>
    <w:p w:rsidR="00A05453" w:rsidRPr="00A05453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3.4. Разрабатывает нормативные требования по ведению бухгалтерской отчетности и материально – хозяйственной документации.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3.5. Участвует в разработке и осуществлении мероприятий, которые направлены на соблюдение финансовой дисциплины и рациональное использование ресурсов.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3.6. Координирует разработку надлежащей документации материально-ответственных лиц, работу сотрудников общеобразовательного учреждения по вопросам материально-хозяйственной деятельности.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3.7. Контролирует своевременность и правильность составления отчетной документации по материально-хозяйственной деятельности в общеобразовательном учреждении. Исправляет и корректирует договора по материально – хозяйственной деятельности школы в соответствии с изменяющимся законодательством.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3.8. Прогнозирует тенденции изменения ситуации в финансовой политике для внесения предложений по корректировке финансовой стратегии школы, последствия запланированной работы по улучшению и развитию материально – технической базы школы.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3.9. При использовании электронного оборудования, в том числе клавиатуры и мыши, ежедневно дезинфицирует их в соответствии с рекомендациями производителя либо с использованием растворов или салфеток на спиртовой основе, содержащих не менее 70% спирта.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3.10. Соблюдает должностную инструкцию бухгалтера в школе по </w:t>
      </w:r>
      <w:proofErr w:type="spellStart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культуру общения с коллегами по работе и родителями, Устав и Правила внутреннего трудового распорядка, коллективный и трудовой договор, а также локальные акты общеобразовательной организации, приказы директора школы.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3.11. Регулярно повышает уровень своей квалификации и компетенции.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3.12. Бухгалтер соблюдает правила охраны труда, пожарной и электробезопасности, санитарно-гигиенические нормы и требования, трудовую дисциплину на рабочем месте и режим работы, установленный в общеобразовательной организации.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inherit" w:eastAsia="Times New Roman" w:hAnsi="inherit" w:cs="Times New Roman"/>
          <w:color w:val="1E2120"/>
          <w:sz w:val="24"/>
          <w:szCs w:val="24"/>
          <w:lang w:eastAsia="ru-RU"/>
        </w:rPr>
      </w:pPr>
      <w:r w:rsidRPr="00A05453">
        <w:rPr>
          <w:rFonts w:ascii="Arial" w:eastAsia="Times New Roman" w:hAnsi="Arial" w:cs="Arial"/>
          <w:noProof/>
          <w:color w:val="047EB6"/>
          <w:sz w:val="24"/>
          <w:szCs w:val="24"/>
          <w:bdr w:val="none" w:sz="0" w:space="0" w:color="auto" w:frame="1"/>
          <w:lang w:eastAsia="ru-RU"/>
        </w:rPr>
        <w:lastRenderedPageBreak/>
        <w:drawing>
          <wp:inline distT="0" distB="0" distL="0" distR="0">
            <wp:extent cx="571500" cy="666750"/>
            <wp:effectExtent l="0" t="0" r="0" b="0"/>
            <wp:docPr id="7" name="Рисунок 7" descr="https://ohrana-tryda.com/magaz/doljn50.pn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ohrana-tryda.com/magaz/doljn50.pn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5453">
        <w:rPr>
          <w:rFonts w:ascii="inherit" w:eastAsia="Times New Roman" w:hAnsi="inherit" w:cs="Times New Roman"/>
          <w:color w:val="1E2120"/>
          <w:sz w:val="24"/>
          <w:szCs w:val="24"/>
          <w:lang w:eastAsia="ru-RU"/>
        </w:rPr>
        <w:br/>
      </w:r>
      <w:r w:rsidRPr="00A05453">
        <w:rPr>
          <w:rFonts w:ascii="inherit" w:eastAsia="Times New Roman" w:hAnsi="inherit" w:cs="Times New Roman"/>
          <w:b/>
          <w:bCs/>
          <w:color w:val="1E2120"/>
          <w:sz w:val="30"/>
          <w:szCs w:val="30"/>
          <w:bdr w:val="none" w:sz="0" w:space="0" w:color="auto" w:frame="1"/>
          <w:lang w:eastAsia="ru-RU"/>
        </w:rPr>
        <w:t>скачать: </w:t>
      </w:r>
      <w:hyperlink r:id="rId11" w:tgtFrame="_blank" w:history="1">
        <w:r w:rsidRPr="00A05453">
          <w:rPr>
            <w:rFonts w:ascii="Arial" w:eastAsia="Times New Roman" w:hAnsi="Arial" w:cs="Arial"/>
            <w:b/>
            <w:bCs/>
            <w:color w:val="047EB6"/>
            <w:sz w:val="30"/>
            <w:szCs w:val="30"/>
            <w:u w:val="single"/>
            <w:bdr w:val="none" w:sz="0" w:space="0" w:color="auto" w:frame="1"/>
            <w:lang w:eastAsia="ru-RU"/>
          </w:rPr>
          <w:t>Должностные инструкции для Школы (ЕКС)</w:t>
        </w:r>
      </w:hyperlink>
      <w:r w:rsidRPr="00A05453">
        <w:rPr>
          <w:rFonts w:ascii="inherit" w:eastAsia="Times New Roman" w:hAnsi="inherit" w:cs="Times New Roman"/>
          <w:color w:val="1E2120"/>
          <w:sz w:val="24"/>
          <w:szCs w:val="24"/>
          <w:lang w:eastAsia="ru-RU"/>
        </w:rPr>
        <w:br/>
      </w:r>
      <w:r w:rsidRPr="00A05453">
        <w:rPr>
          <w:rFonts w:ascii="inherit" w:eastAsia="Times New Roman" w:hAnsi="inherit" w:cs="Times New Roman"/>
          <w:color w:val="7E8611"/>
          <w:sz w:val="24"/>
          <w:szCs w:val="24"/>
          <w:lang w:eastAsia="ru-RU"/>
        </w:rPr>
        <w:t>71 инструкция с учетом законов на 9 марта 2022 года</w:t>
      </w:r>
    </w:p>
    <w:p w:rsidR="00A05453" w:rsidRPr="00A05453" w:rsidRDefault="00A05453" w:rsidP="00A05453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A05453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4. Права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Б</w:t>
      </w:r>
      <w:ins w:id="10" w:author="Unknown">
        <w:r w:rsidRPr="00A05453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ухгалтер школы имеет право в пределах своей компетенции:</w:t>
        </w:r>
      </w:ins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4.1. Давать обязательные распоряжения по оформлению инвентаризационной документации и представлению ее в бухгалтерию всем материально-ответственным лицам общеобразовательного учреждения.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4.2. Представлять к дисциплинарной ответственности директору школы материально ответственных лиц, которые нарушили или не выполнили в поставленный срок требования по оформлению инвентаризационной документации и своевременному представлению ее в бухгалтерию.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4.3. Вносить предложения по улучшению работы сотрудников бухгалтерии школы.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4.4. Потребовать у главного бухгалтера, получить и использовать информационные материалы и нормативно-правовые документы, необходимые для исполнения своих должностных обязанностей.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4.5. Участвовать в обсуждении проектов решений, в совещаниях по их подготовке и выполнению.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4.6. Запрашивать у непосредственного руководителя разъяснения и уточнения по данным поручениям, выданным заданиям.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4.7. Запрашивать по поручению главного бухгалтера и получать от других работников школы информацию и документы, необходимые для исполнения поручения.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4.8. Знакомиться с проектами решений руководства, касающихся выполняемой им функции, с документами, определяющими его права и обязанности по занимаемой должности, с критериями оценки качества исполнения своих трудовых функций.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4.9. Вносить на рассмотрение своего непосредственного руководителя предложения по организации труда в рамках своих трудовых функций.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4.10. Участвовать в обсуждении вопросов, касающихся исполняемых должностных обязанностей.</w:t>
      </w:r>
    </w:p>
    <w:p w:rsidR="00A05453" w:rsidRPr="00A05453" w:rsidRDefault="00A05453" w:rsidP="00A05453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A05453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5. Ответственность бухгалтера</w:t>
      </w:r>
    </w:p>
    <w:p w:rsidR="00A05453" w:rsidRPr="00A05453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5.1. За нарушение или ненадлежащее исполнение без уважительных причин должностной инструкции бухгалтера школы, разработанной на основе </w:t>
      </w:r>
      <w:proofErr w:type="spellStart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Устава и Правил внутреннего трудового распорядка, законных требований директора школы и иных локальных нормативных актов, бухгалтер несет дисциплинарную ответственность в порядке, определенным трудовым законодательством Российской Федерации. За грубое нарушение трудовых обязанностей в качестве дисциплинарного наказания может быть применено увольнение.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5.2. Бухгалтер общеобразовательного учреждения несет ответственность за 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своевременность и полноту отчетных данных.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5.3. За невыполнение требований пожарной безопасности, охраны труда, санитарно-гигиенических норм, требований организации материально-хозяйственной деятельности, бухгалтер привлекается к административной ответственности в порядке и в случаях, установленных административным законодательством Российской Федерации.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5.4. За виновное причинение школы или сотрудникам школы ущерба, вследствие исполнения (неисполнения) своих должностных обязанностей, бухгалтер несет материальную ответственность в порядке и в пределах, установленных трудовым и (или) гражданским законодательством Российской Федерации.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5.5. За правонарушения, совершенные в процессе своей проделанной работы в пределах, определенных действующим административным, уголовным и гражданским законодательством Российской Федерации.</w:t>
      </w:r>
    </w:p>
    <w:p w:rsidR="00A05453" w:rsidRPr="00A05453" w:rsidRDefault="00A05453" w:rsidP="00A05453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A05453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6. Взаимоотношения. Связи по должности</w:t>
      </w:r>
    </w:p>
    <w:p w:rsidR="00A05453" w:rsidRPr="00A05453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6.1. Бухгалтер работает в режиме нормированного рабочего дня по графику, составленному исходя из 40-часовой рабочей недели и утвержденному директором школы.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6.2. Самостоятельно планирует свою работу на каждый финансовый год и каждый отчетный период под руководством главного бухгалтера или другого руководящего лица.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6.3. Представляет главному бухгалтеру или директору школы отчет о проделанной работе.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6.4. Получает от директора школы и/или главного бухгалтера информацию нормативно-правового и финансово-хозяйственного характера, знакомится под расписку с соответствующими документами.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6.5. Систематически делится информацией по вопросам, входящим в его компетенцию, с сотрудниками бухгалтерии школы и руководящими лицами.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6.6. Исполняет должностные обязанности сотрудников бухгалтерии в период их временного отсутствия (отпуск, болезнь и т.д.). Выполнение дел осуществляется в соответствии с законодательством о труде и Уставом общеобразовательного учреждения на основании приказа директора.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6.7. Информацию, полученную на совещаниях различного уровня, передает директору и/или главному бухгалтеру непосредственно после ее получения.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6.8. Информирует заместителя директора по административно-хозяйственной части – об аварийных ситуациях в работе систем электроосвещения, отопления и водопровода, а также компьютерной и иной оргтехники.</w:t>
      </w:r>
    </w:p>
    <w:p w:rsidR="00A05453" w:rsidRPr="00A05453" w:rsidRDefault="00A05453" w:rsidP="00A05453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A05453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7. Заключительные положения</w:t>
      </w:r>
    </w:p>
    <w:p w:rsidR="00A05453" w:rsidRPr="00A05453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7.1. Ознакомление бухгалтера в школе с настоящей должностной инструкцией, разработанной с учетом </w:t>
      </w:r>
      <w:proofErr w:type="spellStart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, осуществляется при приеме на работу (до 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подписания трудового договора).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7.2. Один экземпляр должностной инструкции находится у работодателя, второй – у бухгалтера.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7.3. Факт ознакомления бухгалтера школы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Должностную инструкцию разработал: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_____________ /_____________________/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A05453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С должностной инструкцией ознакомлен (а), один экземпляр получил (а).</w:t>
      </w:r>
      <w:r w:rsidRPr="00A05453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«____»___________202__г. _____________/_____________________/</w:t>
      </w:r>
    </w:p>
    <w:p w:rsidR="00A05453" w:rsidRPr="00A05453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</w:p>
    <w:p w:rsidR="00336362" w:rsidRDefault="00336362"/>
    <w:sectPr w:rsidR="00336362" w:rsidSect="002F06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A3DD2"/>
    <w:multiLevelType w:val="multilevel"/>
    <w:tmpl w:val="DC3C7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8392B7C"/>
    <w:multiLevelType w:val="multilevel"/>
    <w:tmpl w:val="C96A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E53568"/>
    <w:multiLevelType w:val="multilevel"/>
    <w:tmpl w:val="2FA42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407002B"/>
    <w:multiLevelType w:val="multilevel"/>
    <w:tmpl w:val="590A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EB25A83"/>
    <w:multiLevelType w:val="multilevel"/>
    <w:tmpl w:val="27289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09C70D4"/>
    <w:multiLevelType w:val="multilevel"/>
    <w:tmpl w:val="86D2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2796045"/>
    <w:multiLevelType w:val="multilevel"/>
    <w:tmpl w:val="090C4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F4"/>
    <w:rsid w:val="00155DE9"/>
    <w:rsid w:val="001E224D"/>
    <w:rsid w:val="002F06B8"/>
    <w:rsid w:val="00336362"/>
    <w:rsid w:val="008A7CF4"/>
    <w:rsid w:val="00A0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B167E-8950-4D7F-9415-3B028B7B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054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054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54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54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05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05453"/>
    <w:rPr>
      <w:i/>
      <w:iCs/>
    </w:rPr>
  </w:style>
  <w:style w:type="character" w:styleId="a5">
    <w:name w:val="Strong"/>
    <w:basedOn w:val="a0"/>
    <w:uiPriority w:val="22"/>
    <w:qFormat/>
    <w:rsid w:val="00A05453"/>
    <w:rPr>
      <w:b/>
      <w:bCs/>
    </w:rPr>
  </w:style>
  <w:style w:type="character" w:styleId="a6">
    <w:name w:val="Hyperlink"/>
    <w:basedOn w:val="a0"/>
    <w:uiPriority w:val="99"/>
    <w:semiHidden/>
    <w:unhideWhenUsed/>
    <w:rsid w:val="00A05453"/>
    <w:rPr>
      <w:color w:val="0000FF"/>
      <w:u w:val="single"/>
    </w:rPr>
  </w:style>
  <w:style w:type="character" w:customStyle="1" w:styleId="text-download">
    <w:name w:val="text-download"/>
    <w:basedOn w:val="a0"/>
    <w:rsid w:val="00A05453"/>
  </w:style>
  <w:style w:type="character" w:customStyle="1" w:styleId="uscl-over-counter">
    <w:name w:val="uscl-over-counter"/>
    <w:basedOn w:val="a0"/>
    <w:rsid w:val="00A0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66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54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30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1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6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10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1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58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60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68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292172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6769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4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74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0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06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9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4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4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4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95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2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4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42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1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51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208240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98161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83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7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5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product/school-profstandar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product/school-doljn" TargetMode="External"/><Relationship Id="rId11" Type="http://schemas.openxmlformats.org/officeDocument/2006/relationships/hyperlink" Target="https://ohrana-tryda.com/product/school-doljn" TargetMode="External"/><Relationship Id="rId5" Type="http://schemas.openxmlformats.org/officeDocument/2006/relationships/hyperlink" Target="https://ohrana-tryda.com/node/578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ohrana-tryda.com/store/school/dolj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2999</Words>
  <Characters>17099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2022-09-15T06:54:00Z</dcterms:created>
  <dcterms:modified xsi:type="dcterms:W3CDTF">2022-09-15T14:43:00Z</dcterms:modified>
</cp:coreProperties>
</file>